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36367A" w:rsidRPr="00AD3C2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7A" w:rsidRDefault="0036367A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7A" w:rsidRPr="00EB3FF6" w:rsidRDefault="0036367A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6367A">
              <w:rPr>
                <w:b/>
                <w:sz w:val="26"/>
                <w:szCs w:val="26"/>
                <w:lang w:val="en-US"/>
              </w:rPr>
              <w:t>203A32</w:t>
            </w:r>
          </w:p>
        </w:tc>
      </w:tr>
      <w:tr w:rsidR="0036367A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7A" w:rsidRDefault="0036367A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7A" w:rsidRPr="00C44B8B" w:rsidRDefault="0036367A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36367A">
              <w:rPr>
                <w:b/>
                <w:sz w:val="26"/>
                <w:szCs w:val="26"/>
                <w:u w:val="single"/>
                <w:lang w:val="en-US"/>
              </w:rPr>
              <w:t>2022210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861DCE" w:rsidRPr="0036367A">
        <w:rPr>
          <w:b/>
          <w:sz w:val="26"/>
          <w:szCs w:val="26"/>
        </w:rPr>
        <w:t xml:space="preserve">Прокат листовой холоднокатаный 1,5мм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861DCE">
        <w:rPr>
          <w:sz w:val="24"/>
          <w:szCs w:val="24"/>
        </w:rPr>
        <w:t>ГОСТ 19904-90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861DCE" w:rsidRPr="0036367A">
        <w:rPr>
          <w:b/>
          <w:sz w:val="24"/>
          <w:szCs w:val="24"/>
          <w:u w:val="single"/>
        </w:rPr>
        <w:t>ГОСТ 19904-90 «Прокат листовой холоднокатаный. Сортамент»</w:t>
      </w:r>
      <w:r w:rsidR="00E36A51" w:rsidRPr="0036367A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B07" w:rsidRDefault="003B4B07">
      <w:r>
        <w:separator/>
      </w:r>
    </w:p>
  </w:endnote>
  <w:endnote w:type="continuationSeparator" w:id="0">
    <w:p w:rsidR="003B4B07" w:rsidRDefault="003B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B07" w:rsidRDefault="003B4B07">
      <w:r>
        <w:separator/>
      </w:r>
    </w:p>
  </w:footnote>
  <w:footnote w:type="continuationSeparator" w:id="0">
    <w:p w:rsidR="003B4B07" w:rsidRDefault="003B4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D3A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367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07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1DC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3AC2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0A73-4E62-4A6F-AFEE-7C1DD5EB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